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7559D8">
        <w:trPr>
          <w:trHeight w:val="284"/>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7559D8">
        <w:trPr>
          <w:trHeight w:val="284"/>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402063" w:rsidRDefault="000E4E3D" w:rsidP="00B814B8">
            <w:pPr>
              <w:spacing w:before="100" w:beforeAutospacing="1" w:after="100" w:afterAutospacing="1"/>
              <w:rPr>
                <w:rFonts w:cstheme="minorHAnsi"/>
                <w:b/>
                <w:bCs/>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6876"/>
        <w:gridCol w:w="48"/>
        <w:gridCol w:w="1189"/>
        <w:gridCol w:w="1126"/>
        <w:gridCol w:w="63"/>
      </w:tblGrid>
      <w:tr w:rsidR="00033D88" w:rsidRPr="00402063" w14:paraId="6B9C56F5" w14:textId="77777777" w:rsidTr="007872EA">
        <w:trPr>
          <w:gridAfter w:val="1"/>
          <w:wAfter w:w="63" w:type="dxa"/>
          <w:trHeight w:val="1065"/>
        </w:trPr>
        <w:tc>
          <w:tcPr>
            <w:tcW w:w="9239" w:type="dxa"/>
            <w:gridSpan w:val="4"/>
            <w:shd w:val="clear" w:color="auto" w:fill="auto"/>
            <w:tcMar>
              <w:top w:w="85" w:type="dxa"/>
              <w:left w:w="85" w:type="dxa"/>
              <w:bottom w:w="85" w:type="dxa"/>
              <w:right w:w="85" w:type="dxa"/>
            </w:tcMar>
          </w:tcPr>
          <w:p w14:paraId="6937526E" w14:textId="1B91F025" w:rsidR="000C3EC6" w:rsidRPr="00402063" w:rsidRDefault="000C3EC6" w:rsidP="000C3EC6">
            <w:pPr>
              <w:pStyle w:val="ListParagraph"/>
              <w:spacing w:after="0" w:line="240" w:lineRule="auto"/>
              <w:ind w:left="0" w:right="-57"/>
              <w:jc w:val="both"/>
              <w:rPr>
                <w:rFonts w:cstheme="minorHAnsi"/>
              </w:rPr>
            </w:pPr>
          </w:p>
          <w:p w14:paraId="672AAF84" w14:textId="1269BC47" w:rsidR="00033D88" w:rsidRPr="00402063" w:rsidRDefault="004A76B8" w:rsidP="004B50DA">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r w:rsidR="00715B16" w:rsidRPr="00402063">
              <w:rPr>
                <w:rFonts w:cstheme="minorHAnsi"/>
              </w:rPr>
              <w:t>V</w:t>
            </w:r>
            <w:del w:id="0" w:author="Richard Haynes" w:date="2020-04-27T17:03:00Z">
              <w:r w:rsidR="00715B16" w:rsidDel="005D5BA7">
                <w:rPr>
                  <w:rFonts w:cstheme="minorHAnsi"/>
                </w:rPr>
                <w:delText>4</w:delText>
              </w:r>
              <w:r w:rsidR="00402791" w:rsidRPr="00402063" w:rsidDel="005D5BA7">
                <w:rPr>
                  <w:rFonts w:cstheme="minorHAnsi"/>
                </w:rPr>
                <w:delText>.</w:delText>
              </w:r>
              <w:r w:rsidR="00037B3E" w:rsidDel="005D5BA7">
                <w:rPr>
                  <w:rFonts w:cstheme="minorHAnsi"/>
                </w:rPr>
                <w:delText>1</w:delText>
              </w:r>
            </w:del>
            <w:ins w:id="1" w:author="Richard Haynes" w:date="2020-04-27T17:03:00Z">
              <w:r w:rsidR="005D5BA7">
                <w:rPr>
                  <w:rFonts w:cstheme="minorHAnsi"/>
                </w:rPr>
                <w:t>5.0</w:t>
              </w:r>
            </w:ins>
            <w:r w:rsidR="00037B3E" w:rsidRPr="00402063">
              <w:rPr>
                <w:rFonts w:cstheme="minorHAnsi"/>
              </w:rPr>
              <w:t xml:space="preserve"> </w:t>
            </w:r>
            <w:del w:id="2" w:author="Richard Haynes" w:date="2020-04-27T17:03:00Z">
              <w:r w:rsidR="00715B16" w:rsidDel="005D5BA7">
                <w:rPr>
                  <w:rFonts w:cstheme="minorHAnsi"/>
                </w:rPr>
                <w:delText>1</w:delText>
              </w:r>
              <w:r w:rsidR="00037B3E" w:rsidDel="005D5BA7">
                <w:rPr>
                  <w:rFonts w:cstheme="minorHAnsi"/>
                </w:rPr>
                <w:delText>6</w:delText>
              </w:r>
            </w:del>
            <w:ins w:id="3" w:author="Richard Haynes" w:date="2020-05-11T21:27:00Z">
              <w:r w:rsidR="00F0194D">
                <w:rPr>
                  <w:rFonts w:cstheme="minorHAnsi"/>
                </w:rPr>
                <w:t>1</w:t>
              </w:r>
            </w:ins>
            <w:ins w:id="4" w:author="Richard Haynes" w:date="2020-05-13T17:57:00Z">
              <w:r w:rsidR="004B50DA">
                <w:rPr>
                  <w:rFonts w:cstheme="minorHAnsi"/>
                </w:rPr>
                <w:t>4</w:t>
              </w:r>
            </w:ins>
            <w:r w:rsidR="004803FB">
              <w:rPr>
                <w:rFonts w:cstheme="minorHAnsi"/>
              </w:rPr>
              <w:t>-</w:t>
            </w:r>
            <w:del w:id="5" w:author="Richard Haynes" w:date="2020-04-27T17:03:00Z">
              <w:r w:rsidR="004803FB" w:rsidDel="005D5BA7">
                <w:rPr>
                  <w:rFonts w:cstheme="minorHAnsi"/>
                </w:rPr>
                <w:delText>Apr</w:delText>
              </w:r>
            </w:del>
            <w:ins w:id="6" w:author="Richard Haynes" w:date="2020-04-27T17:03:00Z">
              <w:r w:rsidR="005D5BA7">
                <w:rPr>
                  <w:rFonts w:cstheme="minorHAnsi"/>
                </w:rPr>
                <w:t>May</w:t>
              </w:r>
            </w:ins>
            <w:r w:rsidR="00402791" w:rsidRPr="00402063">
              <w:rPr>
                <w:rFonts w:cstheme="minorHAnsi"/>
              </w:rPr>
              <w:t>-2020</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31547E" w:rsidRPr="00402063" w:rsidDel="008A3A79" w14:paraId="56783938" w14:textId="2A33D2AF" w:rsidTr="007872EA">
        <w:trPr>
          <w:gridAfter w:val="1"/>
          <w:wAfter w:w="63" w:type="dxa"/>
          <w:trHeight w:val="689"/>
          <w:del w:id="7" w:author="Richard Haynes" w:date="2020-04-28T09:47:00Z"/>
        </w:trPr>
        <w:tc>
          <w:tcPr>
            <w:tcW w:w="9239" w:type="dxa"/>
            <w:gridSpan w:val="4"/>
            <w:shd w:val="clear" w:color="auto" w:fill="auto"/>
            <w:tcMar>
              <w:top w:w="85" w:type="dxa"/>
              <w:left w:w="85" w:type="dxa"/>
              <w:bottom w:w="85" w:type="dxa"/>
              <w:right w:w="85" w:type="dxa"/>
            </w:tcMar>
          </w:tcPr>
          <w:p w14:paraId="5D385DED" w14:textId="0A48E989" w:rsidR="0031547E" w:rsidRPr="0031547E" w:rsidDel="008A3A79" w:rsidRDefault="0031547E" w:rsidP="0031547E">
            <w:pPr>
              <w:pStyle w:val="ListParagraph"/>
              <w:spacing w:after="0" w:line="240" w:lineRule="auto"/>
              <w:ind w:left="-53" w:right="-57"/>
              <w:jc w:val="both"/>
              <w:rPr>
                <w:del w:id="8" w:author="Richard Haynes" w:date="2020-04-28T09:47:00Z"/>
                <w:rFonts w:cstheme="minorHAnsi"/>
                <w:b/>
                <w:i/>
              </w:rPr>
            </w:pPr>
          </w:p>
        </w:tc>
      </w:tr>
      <w:tr w:rsidR="00033D88" w:rsidRPr="00402063" w14:paraId="6E557D8D" w14:textId="77777777" w:rsidTr="007872EA">
        <w:trPr>
          <w:gridAfter w:val="1"/>
          <w:wAfter w:w="63" w:type="dxa"/>
          <w:trHeight w:val="20"/>
        </w:trPr>
        <w:tc>
          <w:tcPr>
            <w:tcW w:w="9239" w:type="dxa"/>
            <w:gridSpan w:val="4"/>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1"/>
          <w:wAfter w:w="63" w:type="dxa"/>
          <w:trHeight w:val="704"/>
        </w:trPr>
        <w:tc>
          <w:tcPr>
            <w:tcW w:w="9239" w:type="dxa"/>
            <w:gridSpan w:val="4"/>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7872EA">
        <w:trPr>
          <w:gridAfter w:val="1"/>
          <w:wAfter w:w="63" w:type="dxa"/>
          <w:trHeight w:val="20"/>
        </w:trPr>
        <w:tc>
          <w:tcPr>
            <w:tcW w:w="9239" w:type="dxa"/>
            <w:gridSpan w:val="4"/>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1"/>
          <w:wAfter w:w="63" w:type="dxa"/>
          <w:trHeight w:val="20"/>
        </w:trPr>
        <w:tc>
          <w:tcPr>
            <w:tcW w:w="9239" w:type="dxa"/>
            <w:gridSpan w:val="4"/>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C22946" w:rsidRPr="00402063" w14:paraId="5430F57B" w14:textId="77777777" w:rsidTr="007872EA">
        <w:trPr>
          <w:trHeight w:val="905"/>
          <w:ins w:id="9" w:author="Richard Haynes" w:date="2020-04-28T09:47:00Z"/>
        </w:trPr>
        <w:tc>
          <w:tcPr>
            <w:tcW w:w="6876" w:type="dxa"/>
            <w:shd w:val="clear" w:color="auto" w:fill="auto"/>
            <w:tcMar>
              <w:top w:w="85" w:type="dxa"/>
              <w:left w:w="85" w:type="dxa"/>
              <w:bottom w:w="85" w:type="dxa"/>
              <w:right w:w="85" w:type="dxa"/>
            </w:tcMar>
          </w:tcPr>
          <w:p w14:paraId="387A8D78" w14:textId="63A2B4B1" w:rsidR="00C22946" w:rsidRPr="0031547E" w:rsidRDefault="00C22946" w:rsidP="00C22946">
            <w:pPr>
              <w:pStyle w:val="ListParagraph"/>
              <w:spacing w:after="0" w:line="240" w:lineRule="auto"/>
              <w:ind w:left="-53" w:right="-57"/>
              <w:jc w:val="both"/>
              <w:rPr>
                <w:ins w:id="10" w:author="Richard Haynes" w:date="2020-04-28T09:47:00Z"/>
                <w:rFonts w:cstheme="minorHAnsi"/>
                <w:b/>
                <w:i/>
              </w:rPr>
            </w:pPr>
            <w:bookmarkStart w:id="11" w:name="_GoBack" w:colFirst="0" w:colLast="4"/>
            <w:r>
              <w:rPr>
                <w:rFonts w:cstheme="minorHAnsi"/>
                <w:b/>
              </w:rPr>
              <w:t>6</w:t>
            </w:r>
            <w:ins w:id="12" w:author="Richard Haynes" w:date="2020-04-28T09:47:00Z">
              <w:r w:rsidRPr="00402063">
                <w:rPr>
                  <w:rFonts w:cstheme="minorHAnsi"/>
                  <w:b/>
                </w:rPr>
                <w:t xml:space="preserve">. </w:t>
              </w:r>
            </w:ins>
            <w:ins w:id="13" w:author="Joseph Butchinsky" w:date="2020-05-13T10:53:00Z">
              <w:r w:rsidR="00B814B8">
                <w:rPr>
                  <w:rFonts w:cstheme="minorHAnsi"/>
                  <w:b/>
                </w:rPr>
                <w:t xml:space="preserve">OPTIONAL: </w:t>
              </w:r>
            </w:ins>
            <w:ins w:id="14" w:author="Richard Haynes" w:date="2020-04-28T09:47:00Z">
              <w:r>
                <w:rPr>
                  <w:rFonts w:cstheme="minorHAnsi"/>
                  <w:b/>
                </w:rPr>
                <w:t>Convalescent plasma</w:t>
              </w:r>
              <w:r w:rsidRPr="00402063">
                <w:rPr>
                  <w:rFonts w:cstheme="minorHAnsi"/>
                  <w:b/>
                </w:rPr>
                <w:t>:</w:t>
              </w:r>
              <w:r w:rsidRPr="00402063">
                <w:rPr>
                  <w:rFonts w:cstheme="minorHAnsi"/>
                </w:rPr>
                <w:t xml:space="preserve"> </w:t>
              </w:r>
              <w:r w:rsidRPr="0031547E">
                <w:rPr>
                  <w:lang w:val="en-US"/>
                </w:rPr>
                <w:t xml:space="preserve">I </w:t>
              </w:r>
            </w:ins>
            <w:ins w:id="15" w:author="Richard Haynes" w:date="2020-05-01T10:49:00Z">
              <w:r>
                <w:rPr>
                  <w:lang w:val="en-US"/>
                </w:rPr>
                <w:t xml:space="preserve">am aware that I may be offered convalescent plasma as one of the treatments I may receive. I have indicated my agreement (or not) to </w:t>
              </w:r>
            </w:ins>
            <w:ins w:id="16" w:author="Richard Haynes" w:date="2020-05-01T10:51:00Z">
              <w:r>
                <w:rPr>
                  <w:lang w:val="en-US"/>
                </w:rPr>
                <w:t xml:space="preserve">receive </w:t>
              </w:r>
            </w:ins>
            <w:ins w:id="17" w:author="Richard Haynes" w:date="2020-05-01T10:49:00Z">
              <w:r>
                <w:rPr>
                  <w:lang w:val="en-US"/>
                </w:rPr>
                <w:t xml:space="preserve">this by </w:t>
              </w:r>
            </w:ins>
            <w:ins w:id="18" w:author="Richard Haynes" w:date="2020-05-01T10:50:00Z">
              <w:r>
                <w:rPr>
                  <w:lang w:val="en-US"/>
                </w:rPr>
                <w:t>initialing</w:t>
              </w:r>
            </w:ins>
            <w:ins w:id="19" w:author="Richard Haynes" w:date="2020-05-01T10:49:00Z">
              <w:r>
                <w:rPr>
                  <w:lang w:val="en-US"/>
                </w:rPr>
                <w:t xml:space="preserve"> </w:t>
              </w:r>
            </w:ins>
            <w:ins w:id="20" w:author="Richard Haynes" w:date="2020-05-01T10:50:00Z">
              <w:r>
                <w:rPr>
                  <w:lang w:val="en-US"/>
                </w:rPr>
                <w:t>the appropriate box.</w:t>
              </w:r>
            </w:ins>
            <w:ins w:id="21" w:author="Richard Haynes" w:date="2020-04-28T09:47:00Z">
              <w:r>
                <w:rPr>
                  <w:lang w:val="en-US"/>
                </w:rPr>
                <w:t xml:space="preserve"> </w:t>
              </w:r>
            </w:ins>
          </w:p>
        </w:tc>
        <w:tc>
          <w:tcPr>
            <w:tcW w:w="48" w:type="dxa"/>
            <w:tcBorders>
              <w:left w:val="nil"/>
              <w:right w:val="single" w:sz="4" w:space="0" w:color="auto"/>
            </w:tcBorders>
            <w:shd w:val="clear" w:color="auto" w:fill="auto"/>
          </w:tcPr>
          <w:p w14:paraId="6BFABF3A" w14:textId="489C8A83" w:rsidR="00C22946" w:rsidRPr="007872EA" w:rsidRDefault="00C22946" w:rsidP="00C22946">
            <w:pPr>
              <w:pStyle w:val="ListParagraph"/>
              <w:spacing w:after="0" w:line="240" w:lineRule="auto"/>
              <w:ind w:left="-53" w:right="-57"/>
              <w:jc w:val="both"/>
              <w:rPr>
                <w:ins w:id="22" w:author="Richard Haynes" w:date="2020-04-28T09:47:00Z"/>
                <w:rFonts w:cstheme="minorHAnsi"/>
                <w:sz w:val="2"/>
              </w:rPr>
            </w:pPr>
          </w:p>
        </w:tc>
        <w:tc>
          <w:tcPr>
            <w:tcW w:w="1189" w:type="dxa"/>
            <w:tcBorders>
              <w:top w:val="single" w:sz="4" w:space="0" w:color="auto"/>
              <w:left w:val="single" w:sz="4" w:space="0" w:color="auto"/>
              <w:bottom w:val="single" w:sz="4" w:space="0" w:color="auto"/>
              <w:right w:val="single" w:sz="4" w:space="0" w:color="auto"/>
            </w:tcBorders>
            <w:shd w:val="clear" w:color="auto" w:fill="auto"/>
          </w:tcPr>
          <w:p w14:paraId="0D8711F4" w14:textId="2E949926" w:rsidR="00C22946" w:rsidRPr="007872EA" w:rsidRDefault="00C22946" w:rsidP="007872EA">
            <w:pPr>
              <w:pStyle w:val="ListParagraph"/>
              <w:spacing w:after="0" w:line="240" w:lineRule="auto"/>
              <w:ind w:left="-53" w:right="-57"/>
              <w:jc w:val="center"/>
              <w:rPr>
                <w:ins w:id="23" w:author="Richard Haynes" w:date="2020-04-28T09:47:00Z"/>
                <w:rFonts w:cstheme="minorHAnsi"/>
                <w:b/>
                <w:sz w:val="18"/>
              </w:rPr>
            </w:pPr>
            <w:ins w:id="24" w:author="Richard Haynes" w:date="2020-05-01T10:51:00Z">
              <w:r w:rsidRPr="007872EA">
                <w:rPr>
                  <w:rFonts w:cstheme="minorHAnsi"/>
                  <w:b/>
                  <w:sz w:val="18"/>
                </w:rPr>
                <w:t>I agree</w:t>
              </w:r>
            </w:ins>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tcPr>
          <w:p w14:paraId="1D0B43B3" w14:textId="15C42584" w:rsidR="00C22946" w:rsidRPr="007872EA" w:rsidRDefault="00C22946" w:rsidP="007872EA">
            <w:pPr>
              <w:pStyle w:val="ListParagraph"/>
              <w:spacing w:after="0" w:line="240" w:lineRule="auto"/>
              <w:ind w:left="-53" w:right="-57"/>
              <w:jc w:val="center"/>
              <w:rPr>
                <w:ins w:id="25" w:author="Richard Haynes" w:date="2020-04-28T09:47:00Z"/>
                <w:rFonts w:cstheme="minorHAnsi"/>
                <w:b/>
              </w:rPr>
            </w:pPr>
            <w:ins w:id="26" w:author="Richard Haynes" w:date="2020-05-01T10:51:00Z">
              <w:r w:rsidRPr="007872EA">
                <w:rPr>
                  <w:rFonts w:cstheme="minorHAnsi"/>
                  <w:b/>
                  <w:sz w:val="18"/>
                </w:rPr>
                <w:t>I do not agree</w:t>
              </w:r>
            </w:ins>
          </w:p>
        </w:tc>
      </w:tr>
      <w:bookmarkEnd w:id="11"/>
      <w:tr w:rsidR="00033D88" w:rsidRPr="00402063" w14:paraId="5F52761E" w14:textId="77777777" w:rsidTr="007872EA">
        <w:trPr>
          <w:gridAfter w:val="1"/>
          <w:wAfter w:w="63" w:type="dxa"/>
          <w:trHeight w:val="18"/>
        </w:trPr>
        <w:tc>
          <w:tcPr>
            <w:tcW w:w="9239" w:type="dxa"/>
            <w:gridSpan w:val="4"/>
            <w:shd w:val="clear" w:color="auto" w:fill="auto"/>
            <w:tcMar>
              <w:top w:w="85" w:type="dxa"/>
              <w:left w:w="85" w:type="dxa"/>
              <w:bottom w:w="85" w:type="dxa"/>
              <w:right w:w="85" w:type="dxa"/>
            </w:tcMar>
          </w:tcPr>
          <w:p w14:paraId="2AAD8EF7" w14:textId="52229FEF" w:rsidR="00033D88" w:rsidRPr="00402063" w:rsidRDefault="008E03BF" w:rsidP="00B814B8">
            <w:pPr>
              <w:spacing w:before="40" w:after="0" w:line="240" w:lineRule="auto"/>
              <w:ind w:left="-57" w:right="-57"/>
              <w:jc w:val="both"/>
              <w:rPr>
                <w:rFonts w:cstheme="minorHAnsi"/>
              </w:rPr>
            </w:pPr>
            <w:del w:id="27" w:author="Richard Haynes" w:date="2020-04-28T09:48:00Z">
              <w:r w:rsidRPr="00402063" w:rsidDel="008A3A79">
                <w:rPr>
                  <w:rFonts w:cstheme="minorHAnsi"/>
                  <w:b/>
                </w:rPr>
                <w:delText>6</w:delText>
              </w:r>
            </w:del>
            <w:ins w:id="28" w:author="Richard Haynes" w:date="2020-04-28T09:48:00Z">
              <w:r w:rsidR="008A3A79">
                <w:rPr>
                  <w:rFonts w:cstheme="minorHAnsi"/>
                  <w:b/>
                </w:rPr>
                <w:t>7</w:t>
              </w:r>
            </w:ins>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bl>
    <w:p w14:paraId="798A3550" w14:textId="7E546940" w:rsidR="00033D88" w:rsidRPr="00402063" w:rsidDel="0031547E" w:rsidRDefault="00033D88" w:rsidP="00033D88">
      <w:pPr>
        <w:tabs>
          <w:tab w:val="left" w:pos="-720"/>
          <w:tab w:val="left" w:pos="558"/>
          <w:tab w:val="left" w:pos="1170"/>
          <w:tab w:val="left" w:pos="1674"/>
          <w:tab w:val="left" w:pos="4798"/>
        </w:tabs>
        <w:jc w:val="both"/>
        <w:rPr>
          <w:del w:id="29" w:author="Richard Haynes" w:date="2020-04-27T17:16:00Z"/>
          <w:rFonts w:cstheme="minorHAnsi"/>
          <w:b/>
          <w:bCs/>
        </w:rPr>
      </w:pPr>
    </w:p>
    <w:tbl>
      <w:tblPr>
        <w:tblW w:w="9956" w:type="dxa"/>
        <w:tblInd w:w="250" w:type="dxa"/>
        <w:tblLayout w:type="fixed"/>
        <w:tblLook w:val="01E0" w:firstRow="1" w:lastRow="1" w:firstColumn="1" w:lastColumn="1" w:noHBand="0" w:noVBand="0"/>
      </w:tblPr>
      <w:tblGrid>
        <w:gridCol w:w="3719"/>
        <w:gridCol w:w="240"/>
        <w:gridCol w:w="3446"/>
        <w:gridCol w:w="286"/>
        <w:gridCol w:w="2265"/>
      </w:tblGrid>
      <w:tr w:rsidR="002C37A8" w:rsidRPr="00402063" w14:paraId="47166502" w14:textId="77777777" w:rsidTr="005151A3">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265" w:type="dxa"/>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5151A3">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265" w:type="dxa"/>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5151A3">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265" w:type="dxa"/>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5151A3">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265" w:type="dxa"/>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70507FA5" w:rsidR="008E03BF" w:rsidRPr="00402063"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B814B8">
            <w:pPr>
              <w:rPr>
                <w:rFonts w:cstheme="minorHAnsi"/>
              </w:rPr>
            </w:pPr>
          </w:p>
        </w:tc>
        <w:tc>
          <w:tcPr>
            <w:tcW w:w="3446" w:type="dxa"/>
          </w:tcPr>
          <w:p w14:paraId="06429407" w14:textId="77777777" w:rsidR="00290AA5" w:rsidRPr="00402063" w:rsidRDefault="00290AA5" w:rsidP="00B814B8">
            <w:pPr>
              <w:jc w:val="center"/>
              <w:rPr>
                <w:rFonts w:cstheme="minorHAnsi"/>
              </w:rPr>
            </w:pPr>
          </w:p>
        </w:tc>
        <w:tc>
          <w:tcPr>
            <w:tcW w:w="286" w:type="dxa"/>
          </w:tcPr>
          <w:p w14:paraId="43358D9C" w14:textId="77777777" w:rsidR="00290AA5" w:rsidRPr="00402063" w:rsidRDefault="00290AA5" w:rsidP="00B814B8">
            <w:pPr>
              <w:rPr>
                <w:rFonts w:cstheme="minorHAnsi"/>
              </w:rPr>
            </w:pPr>
          </w:p>
        </w:tc>
        <w:tc>
          <w:tcPr>
            <w:tcW w:w="1880" w:type="dxa"/>
            <w:tcMar>
              <w:left w:w="0" w:type="dxa"/>
              <w:right w:w="0" w:type="dxa"/>
            </w:tcMar>
          </w:tcPr>
          <w:p w14:paraId="788674EE" w14:textId="77777777" w:rsidR="00290AA5" w:rsidRPr="00402063" w:rsidRDefault="00290AA5" w:rsidP="00B814B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5AF2BD49" w14:textId="77777777" w:rsidR="00B7765F" w:rsidRPr="00402063" w:rsidRDefault="00B7765F" w:rsidP="00B7765F">
      <w:pPr>
        <w:tabs>
          <w:tab w:val="left" w:pos="-720"/>
          <w:tab w:val="left" w:pos="558"/>
          <w:tab w:val="left" w:pos="1170"/>
          <w:tab w:val="left" w:pos="1674"/>
          <w:tab w:val="left" w:pos="4798"/>
        </w:tabs>
        <w:jc w:val="center"/>
        <w:rPr>
          <w:rFonts w:cstheme="minorHAnsi"/>
          <w:b/>
          <w:bCs/>
        </w:rPr>
      </w:pPr>
      <w:r w:rsidRPr="00402063">
        <w:rPr>
          <w:rFonts w:ascii="Arial" w:hAnsi="Arial" w:cs="Arial"/>
          <w:i/>
          <w:sz w:val="16"/>
          <w:szCs w:val="16"/>
        </w:rPr>
        <w:t>*1 copy for legal rep; 1 copy for researcher site file; 1 (original) to be kept in participant medical notes</w:t>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402063" w:rsidRDefault="002E0B4E" w:rsidP="005D5BA7">
      <w:pPr>
        <w:spacing w:after="6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p>
    <w:p w14:paraId="473F508D" w14:textId="01104910"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del w:id="30" w:author="Richard Haynes" w:date="2020-05-08T08:38:00Z">
        <w:r w:rsidR="00FB07C4" w:rsidRPr="00402063" w:rsidDel="006F4262">
          <w:rPr>
            <w:rFonts w:eastAsia="Times New Roman" w:cstheme="minorHAnsi"/>
            <w:bCs/>
            <w:color w:val="000000" w:themeColor="text1"/>
            <w:lang w:eastAsia="en-GB"/>
          </w:rPr>
          <w:delText xml:space="preserve">adults (aged 18 years or older) </w:delText>
        </w:r>
      </w:del>
      <w:ins w:id="31" w:author="Richard Haynes" w:date="2020-05-08T08:38:00Z">
        <w:r w:rsidR="006F4262">
          <w:rPr>
            <w:rFonts w:eastAsia="Times New Roman" w:cstheme="minorHAnsi"/>
            <w:bCs/>
            <w:color w:val="000000" w:themeColor="text1"/>
            <w:lang w:eastAsia="en-GB"/>
          </w:rPr>
          <w:t xml:space="preserve">people </w:t>
        </w:r>
      </w:ins>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ins w:id="32" w:author="Richard Haynes" w:date="2020-05-13T17:58:00Z">
        <w:r w:rsidR="004B50DA">
          <w:rPr>
            <w:rFonts w:eastAsia="Times New Roman" w:cstheme="minorHAnsi"/>
            <w:color w:val="000000" w:themeColor="text1"/>
            <w:lang w:eastAsia="en-GB"/>
          </w:rPr>
          <w:t xml:space="preserve"> You may also be invited to participate in additional studies related to the RECOVERY trial (so-called </w:t>
        </w:r>
      </w:ins>
      <w:ins w:id="33" w:author="Richard Haynes" w:date="2020-05-13T17:59:00Z">
        <w:r w:rsidR="004B50DA">
          <w:rPr>
            <w:rFonts w:eastAsia="Times New Roman" w:cstheme="minorHAnsi"/>
            <w:color w:val="000000" w:themeColor="text1"/>
            <w:lang w:eastAsia="en-GB"/>
          </w:rPr>
          <w:t>“substudies”).</w:t>
        </w:r>
      </w:ins>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13923C1E" w14:textId="2BFBC64C"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w:t>
      </w:r>
    </w:p>
    <w:p w14:paraId="6C18FD79" w14:textId="27787517"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00DDCF2C"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There are no drugs of proven value against COVID-19 although there are several which may turn out to be helpful </w:t>
      </w:r>
      <w:r w:rsidR="008D739D" w:rsidRPr="00402063">
        <w:rPr>
          <w:rFonts w:eastAsia="Times New Roman" w:cstheme="minorHAnsi"/>
          <w:bCs/>
          <w:color w:val="000000" w:themeColor="text1"/>
          <w:lang w:eastAsia="en-GB"/>
        </w:rPr>
        <w:t xml:space="preserve">(or possibly harmful) </w:t>
      </w:r>
      <w:r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0A387A92"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Some are tablets and some are injections.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D9E835B" w14:textId="77777777" w:rsidR="005D5BA7"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given in addition to the usual care at your hospital, are: Lopinavir-Ritonavir</w:t>
      </w:r>
      <w:r w:rsidR="00D0644F" w:rsidRPr="00402063">
        <w:rPr>
          <w:rFonts w:eastAsia="Times New Roman" w:cstheme="minorHAnsi"/>
          <w:bCs/>
          <w:color w:val="000000" w:themeColor="text1"/>
          <w:lang w:eastAsia="en-GB"/>
        </w:rPr>
        <w:t xml:space="preserve"> (commonly used to treat </w:t>
      </w:r>
      <w:r w:rsidR="00D217F2" w:rsidRPr="00402063">
        <w:rPr>
          <w:rFonts w:eastAsia="Times New Roman" w:cstheme="minorHAnsi"/>
          <w:bCs/>
          <w:color w:val="000000" w:themeColor="text1"/>
          <w:lang w:eastAsia="en-GB"/>
        </w:rPr>
        <w:t>HIV</w:t>
      </w:r>
      <w:r w:rsidR="00D0644F" w:rsidRPr="00402063">
        <w:rPr>
          <w:rFonts w:eastAsia="Times New Roman" w:cstheme="minorHAnsi"/>
          <w:bCs/>
          <w:color w:val="000000" w:themeColor="text1"/>
          <w:lang w:eastAsia="en-GB"/>
        </w:rPr>
        <w:t>)</w:t>
      </w:r>
      <w:r w:rsidRPr="00402063">
        <w:rPr>
          <w:rFonts w:eastAsia="Times New Roman" w:cstheme="minorHAnsi"/>
          <w:bCs/>
          <w:color w:val="000000" w:themeColor="text1"/>
          <w:lang w:eastAsia="en-GB"/>
        </w:rPr>
        <w:t>;</w:t>
      </w:r>
      <w:r w:rsidR="00715B16">
        <w:rPr>
          <w:rFonts w:eastAsia="Times New Roman" w:cstheme="minorHAnsi"/>
          <w:bCs/>
          <w:color w:val="000000" w:themeColor="text1"/>
          <w:lang w:eastAsia="en-GB"/>
        </w:rPr>
        <w:t xml:space="preserve"> </w:t>
      </w:r>
      <w:r w:rsidR="00F5761A">
        <w:rPr>
          <w:rFonts w:eastAsia="Times New Roman" w:cstheme="minorHAnsi"/>
          <w:bCs/>
          <w:color w:val="000000" w:themeColor="text1"/>
          <w:lang w:eastAsia="en-GB"/>
        </w:rPr>
        <w:t>corticosteroids</w:t>
      </w:r>
      <w:r w:rsidR="00D0644F" w:rsidRPr="00402063">
        <w:rPr>
          <w:rFonts w:eastAsia="Times New Roman" w:cstheme="minorHAnsi"/>
          <w:bCs/>
          <w:color w:val="000000" w:themeColor="text1"/>
          <w:lang w:eastAsia="en-GB"/>
        </w:rPr>
        <w:t xml:space="preserve"> (</w:t>
      </w:r>
      <w:r w:rsidR="00291EE5" w:rsidRPr="00402063">
        <w:rPr>
          <w:rFonts w:eastAsia="Times New Roman" w:cstheme="minorHAnsi"/>
          <w:bCs/>
          <w:color w:val="000000" w:themeColor="text1"/>
          <w:lang w:eastAsia="en-GB"/>
        </w:rPr>
        <w:t xml:space="preserve">a type of </w:t>
      </w:r>
      <w:r w:rsidR="00D0644F" w:rsidRPr="00402063">
        <w:rPr>
          <w:rFonts w:eastAsia="Times New Roman" w:cstheme="minorHAnsi"/>
          <w:bCs/>
          <w:color w:val="000000" w:themeColor="text1"/>
          <w:lang w:eastAsia="en-GB"/>
        </w:rPr>
        <w:t>steroid</w:t>
      </w:r>
      <w:r w:rsidR="00291EE5" w:rsidRPr="00402063">
        <w:rPr>
          <w:rFonts w:eastAsia="Times New Roman" w:cstheme="minorHAnsi"/>
          <w:bCs/>
          <w:color w:val="000000" w:themeColor="text1"/>
          <w:lang w:eastAsia="en-GB"/>
        </w:rPr>
        <w:t xml:space="preserve">, which </w:t>
      </w:r>
      <w:r w:rsidR="00F5761A">
        <w:rPr>
          <w:rFonts w:eastAsia="Times New Roman" w:cstheme="minorHAnsi"/>
          <w:bCs/>
          <w:color w:val="000000" w:themeColor="text1"/>
          <w:lang w:eastAsia="en-GB"/>
        </w:rPr>
        <w:t>are</w:t>
      </w:r>
      <w:r w:rsidR="00291EE5" w:rsidRPr="00402063">
        <w:rPr>
          <w:rFonts w:eastAsia="Times New Roman" w:cstheme="minorHAnsi"/>
          <w:bCs/>
          <w:color w:val="000000" w:themeColor="text1"/>
          <w:lang w:eastAsia="en-GB"/>
        </w:rPr>
        <w:t xml:space="preserve"> used in a range of conditions typically to reduce inflammation</w:t>
      </w:r>
      <w:r w:rsidR="00F5761A">
        <w:rPr>
          <w:rFonts w:eastAsia="Times New Roman" w:cstheme="minorHAnsi"/>
          <w:bCs/>
          <w:color w:val="000000" w:themeColor="text1"/>
          <w:lang w:eastAsia="en-GB"/>
        </w:rPr>
        <w:t xml:space="preserve"> [the precise type differing in pregnant women and other participants</w:t>
      </w:r>
      <w:r w:rsidR="00D16679">
        <w:rPr>
          <w:rFonts w:eastAsia="Times New Roman" w:cstheme="minorHAnsi"/>
          <w:bCs/>
          <w:color w:val="000000" w:themeColor="text1"/>
          <w:lang w:eastAsia="en-GB"/>
        </w:rPr>
        <w:t>, but all in common use</w:t>
      </w:r>
      <w:r w:rsidR="00F5761A">
        <w:rPr>
          <w:rFonts w:eastAsia="Times New Roman" w:cstheme="minorHAnsi"/>
          <w:bCs/>
          <w:color w:val="000000" w:themeColor="text1"/>
          <w:lang w:eastAsia="en-GB"/>
        </w:rPr>
        <w:t>]</w:t>
      </w:r>
      <w:r w:rsidR="00291EE5" w:rsidRPr="00402063">
        <w:rPr>
          <w:rFonts w:eastAsia="Times New Roman" w:cstheme="minorHAnsi"/>
          <w:bCs/>
          <w:color w:val="000000" w:themeColor="text1"/>
          <w:lang w:eastAsia="en-GB"/>
        </w:rPr>
        <w:t>)</w:t>
      </w:r>
      <w:r w:rsidR="00475B52">
        <w:rPr>
          <w:rFonts w:eastAsia="Times New Roman" w:cstheme="minorHAnsi"/>
          <w:bCs/>
          <w:color w:val="000000" w:themeColor="text1"/>
          <w:lang w:eastAsia="en-GB"/>
        </w:rPr>
        <w:t>; hydroxychloroquine (a treatment for malaria)</w:t>
      </w:r>
      <w:r w:rsidR="00BE0DD3">
        <w:rPr>
          <w:rFonts w:eastAsia="Times New Roman" w:cstheme="minorHAnsi"/>
          <w:bCs/>
          <w:color w:val="000000" w:themeColor="text1"/>
          <w:lang w:eastAsia="en-GB"/>
        </w:rPr>
        <w:t>; or azithromycin (a commonly-used antibiotic)</w:t>
      </w:r>
      <w:r w:rsidR="00AE757A">
        <w:rPr>
          <w:rFonts w:eastAsia="Times New Roman" w:cstheme="minorHAnsi"/>
          <w:bCs/>
          <w:color w:val="000000" w:themeColor="text1"/>
          <w:lang w:eastAsia="en-GB"/>
        </w:rPr>
        <w:t xml:space="preserve">. </w:t>
      </w:r>
    </w:p>
    <w:p w14:paraId="5613D522" w14:textId="099CAEE2" w:rsidR="00383830" w:rsidRPr="00402063" w:rsidRDefault="005D5BA7" w:rsidP="005D5BA7">
      <w:pPr>
        <w:spacing w:after="60" w:line="240" w:lineRule="auto"/>
        <w:rPr>
          <w:rFonts w:eastAsia="Times New Roman" w:cstheme="minorHAnsi"/>
          <w:bCs/>
          <w:color w:val="000000" w:themeColor="text1"/>
          <w:lang w:eastAsia="en-GB"/>
        </w:rPr>
      </w:pPr>
      <w:ins w:id="34" w:author="Richard Haynes" w:date="2020-04-27T17:05:00Z">
        <w:r>
          <w:rPr>
            <w:rFonts w:eastAsia="Times New Roman" w:cstheme="minorHAnsi"/>
            <w:bCs/>
            <w:color w:val="000000" w:themeColor="text1"/>
            <w:lang w:eastAsia="en-GB"/>
          </w:rPr>
          <w:t xml:space="preserve">You may also receive </w:t>
        </w:r>
        <w:r>
          <w:rPr>
            <w:iCs/>
          </w:rPr>
          <w:t>c</w:t>
        </w:r>
        <w:r w:rsidRPr="005D5BA7">
          <w:rPr>
            <w:iCs/>
          </w:rPr>
          <w:t xml:space="preserve">onvalescent plasma </w:t>
        </w:r>
      </w:ins>
      <w:ins w:id="35" w:author="Richard Haynes" w:date="2020-04-27T17:06:00Z">
        <w:r>
          <w:rPr>
            <w:iCs/>
          </w:rPr>
          <w:t>(the liquid part of blood which carries blood cells around the body) which has been</w:t>
        </w:r>
      </w:ins>
      <w:ins w:id="36" w:author="Richard Haynes" w:date="2020-04-27T17:05:00Z">
        <w:r w:rsidRPr="005D5BA7">
          <w:rPr>
            <w:iCs/>
          </w:rPr>
          <w:t xml:space="preserve"> collected from individuals who have recovered from COVID-19  infection and contains antibodies to the virus that may help you fight the virus.</w:t>
        </w:r>
      </w:ins>
      <w:ins w:id="37" w:author="Richard Haynes" w:date="2020-04-27T17:06:00Z">
        <w:r>
          <w:rPr>
            <w:iCs/>
          </w:rPr>
          <w:t xml:space="preserve"> </w:t>
        </w:r>
      </w:ins>
      <w:r w:rsidR="00AE757A">
        <w:rPr>
          <w:rFonts w:eastAsia="Times New Roman" w:cstheme="minorHAnsi"/>
          <w:bCs/>
          <w:color w:val="000000" w:themeColor="text1"/>
          <w:lang w:eastAsia="en-GB"/>
        </w:rPr>
        <w:t xml:space="preserve">For patients whose condition is more severe, </w:t>
      </w:r>
      <w:r w:rsidR="00321B8E">
        <w:rPr>
          <w:rFonts w:eastAsia="Times New Roman" w:cstheme="minorHAnsi"/>
          <w:bCs/>
          <w:color w:val="000000" w:themeColor="text1"/>
          <w:lang w:eastAsia="en-GB"/>
        </w:rPr>
        <w:t xml:space="preserve">tocilizumab (a treatment </w:t>
      </w:r>
      <w:r w:rsidR="00AE757A">
        <w:rPr>
          <w:rFonts w:eastAsia="Times New Roman" w:cstheme="minorHAnsi"/>
          <w:bCs/>
          <w:color w:val="000000" w:themeColor="text1"/>
          <w:lang w:eastAsia="en-GB"/>
        </w:rPr>
        <w:t>for</w:t>
      </w:r>
      <w:r w:rsidR="00321B8E">
        <w:rPr>
          <w:rFonts w:eastAsia="Times New Roman" w:cstheme="minorHAnsi"/>
          <w:bCs/>
          <w:color w:val="000000" w:themeColor="text1"/>
          <w:lang w:eastAsia="en-GB"/>
        </w:rPr>
        <w:t xml:space="preserve"> rheumatoid arthritis)</w:t>
      </w:r>
      <w:r w:rsidR="00AE757A">
        <w:rPr>
          <w:rFonts w:eastAsia="Times New Roman" w:cstheme="minorHAnsi"/>
          <w:bCs/>
          <w:color w:val="000000" w:themeColor="text1"/>
          <w:lang w:eastAsia="en-GB"/>
        </w:rPr>
        <w:t xml:space="preserve"> is also an option</w:t>
      </w:r>
      <w:r w:rsidR="00383830"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you appropriately. </w:t>
      </w:r>
    </w:p>
    <w:p w14:paraId="7817566C" w14:textId="77777777" w:rsidR="00271BE5" w:rsidRPr="00402063" w:rsidRDefault="00FB07C4"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41202BE4"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Patients may be included in this study if they are at least 18 years of age,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7E6CAD99"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ins w:id="38" w:author="Richard Haynes" w:date="2020-05-13T18:47:00Z">
        <w:r w:rsidR="00942F4E">
          <w:rPr>
            <w:rFonts w:eastAsia="Times New Roman" w:cstheme="minorHAnsi"/>
            <w:bCs/>
            <w:color w:val="000000" w:themeColor="text1"/>
            <w:lang w:eastAsia="en-GB"/>
          </w:rPr>
          <w:t xml:space="preserve">If you are willing to have convalescent plasma you may need 1 or 2 extra blood tests (to </w:t>
        </w:r>
      </w:ins>
      <w:ins w:id="39" w:author="Richard Haynes" w:date="2020-05-13T18:48:00Z">
        <w:r w:rsidR="00942F4E">
          <w:rPr>
            <w:rFonts w:eastAsia="Times New Roman" w:cstheme="minorHAnsi"/>
            <w:bCs/>
            <w:color w:val="000000" w:themeColor="text1"/>
            <w:lang w:eastAsia="en-GB"/>
          </w:rPr>
          <w:t>check</w:t>
        </w:r>
      </w:ins>
      <w:ins w:id="40" w:author="Richard Haynes" w:date="2020-05-13T18:47:00Z">
        <w:r w:rsidR="00942F4E">
          <w:rPr>
            <w:rFonts w:eastAsia="Times New Roman" w:cstheme="minorHAnsi"/>
            <w:bCs/>
            <w:color w:val="000000" w:themeColor="text1"/>
            <w:lang w:eastAsia="en-GB"/>
          </w:rPr>
          <w:t xml:space="preserve"> your blood group)</w:t>
        </w:r>
      </w:ins>
      <w:ins w:id="41" w:author="Joseph Butchinsky" w:date="2020-05-14T08:49:00Z">
        <w:r w:rsidR="00C66732">
          <w:rPr>
            <w:rFonts w:eastAsia="Times New Roman" w:cstheme="minorHAnsi"/>
            <w:bCs/>
            <w:color w:val="000000" w:themeColor="text1"/>
            <w:lang w:eastAsia="en-GB"/>
          </w:rPr>
          <w:t>, in line with standard NHS procedures</w:t>
        </w:r>
      </w:ins>
      <w:ins w:id="42" w:author="Richard Haynes" w:date="2020-05-13T18:48:00Z">
        <w:r w:rsidR="00942F4E">
          <w:rPr>
            <w:rFonts w:eastAsia="Times New Roman" w:cstheme="minorHAnsi"/>
            <w:bCs/>
            <w:color w:val="000000" w:themeColor="text1"/>
            <w:lang w:eastAsia="en-GB"/>
          </w:rPr>
          <w:t xml:space="preserve">. </w:t>
        </w:r>
      </w:ins>
      <w:r w:rsidRPr="00402063">
        <w:rPr>
          <w:rFonts w:eastAsia="Times New Roman" w:cstheme="minorHAnsi"/>
          <w:bCs/>
          <w:color w:val="000000" w:themeColor="text1"/>
          <w:lang w:eastAsia="en-GB"/>
        </w:rPr>
        <w:t xml:space="preserve">The computer will then allocate you at random (like rolling a dice) to one of the possible treatment options. In all cases this will include the usual standard of care for your hospital. It may also include an additional treatment, which might be </w:t>
      </w:r>
      <w:r w:rsidR="008D739D" w:rsidRPr="00402063">
        <w:rPr>
          <w:rFonts w:eastAsia="Times New Roman" w:cstheme="minorHAnsi"/>
          <w:bCs/>
          <w:color w:val="000000" w:themeColor="text1"/>
          <w:lang w:eastAsia="en-GB"/>
        </w:rPr>
        <w:t xml:space="preserve">given by mouth, injection or inhalation. </w:t>
      </w:r>
      <w:r w:rsidRPr="00402063">
        <w:rPr>
          <w:rFonts w:eastAsia="Times New Roman" w:cstheme="minorHAnsi"/>
          <w:bCs/>
          <w:color w:val="000000" w:themeColor="text1"/>
          <w:lang w:eastAsia="en-GB"/>
        </w:rPr>
        <w:t>Neither you nor your doctors can choose which of these options you will be allocated.</w:t>
      </w:r>
      <w:r w:rsidR="004803FB">
        <w:rPr>
          <w:rFonts w:eastAsia="Times New Roman" w:cstheme="minorHAnsi"/>
          <w:bCs/>
          <w:color w:val="000000" w:themeColor="text1"/>
          <w:lang w:eastAsia="en-GB"/>
        </w:rPr>
        <w:t xml:space="preserve"> If your condition </w:t>
      </w:r>
      <w:r w:rsidR="00AE757A">
        <w:rPr>
          <w:rFonts w:eastAsia="Times New Roman" w:cstheme="minorHAnsi"/>
          <w:bCs/>
          <w:color w:val="000000" w:themeColor="text1"/>
          <w:lang w:eastAsia="en-GB"/>
        </w:rPr>
        <w:t xml:space="preserve">is severe or </w:t>
      </w:r>
      <w:r w:rsidR="004803FB">
        <w:rPr>
          <w:rFonts w:eastAsia="Times New Roman" w:cstheme="minorHAnsi"/>
          <w:bCs/>
          <w:color w:val="000000" w:themeColor="text1"/>
          <w:lang w:eastAsia="en-GB"/>
        </w:rPr>
        <w:t xml:space="preserve">should deteriorate, then your doctors may </w:t>
      </w:r>
      <w:r w:rsidR="004803FB">
        <w:rPr>
          <w:rFonts w:eastAsia="Times New Roman" w:cstheme="minorHAnsi"/>
          <w:bCs/>
          <w:color w:val="000000" w:themeColor="text1"/>
          <w:lang w:eastAsia="en-GB"/>
        </w:rPr>
        <w:lastRenderedPageBreak/>
        <w:t xml:space="preserve">choose to enter you into a second </w:t>
      </w:r>
      <w:r w:rsidR="00AE757A">
        <w:rPr>
          <w:rFonts w:eastAsia="Times New Roman" w:cstheme="minorHAnsi"/>
          <w:bCs/>
          <w:color w:val="000000" w:themeColor="text1"/>
          <w:lang w:eastAsia="en-GB"/>
        </w:rPr>
        <w:t>phase</w:t>
      </w:r>
      <w:r w:rsidR="004803FB">
        <w:rPr>
          <w:rFonts w:eastAsia="Times New Roman" w:cstheme="minorHAnsi"/>
          <w:bCs/>
          <w:color w:val="000000" w:themeColor="text1"/>
          <w:lang w:eastAsia="en-GB"/>
        </w:rPr>
        <w:t xml:space="preserve"> in which the computer will allocate you at random again to one of the further possible treatment options (in addition to your previous study treatment and always including usual standard of care for your hospital).</w:t>
      </w:r>
    </w:p>
    <w:p w14:paraId="27E8ED53" w14:textId="728FCB90"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 but no additional visits will be required after you leave the hospital. In some instances, information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p>
    <w:p w14:paraId="2DE541CD" w14:textId="77777777" w:rsidR="00181EAC" w:rsidRPr="00402063" w:rsidRDefault="00181EAC"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5D5BA7">
      <w:pPr>
        <w:spacing w:after="6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7A28FCB9" w14:textId="77777777" w:rsidR="005D5BA7" w:rsidRDefault="00271BE5" w:rsidP="005D5BA7">
      <w:pPr>
        <w:spacing w:after="60" w:line="240" w:lineRule="auto"/>
        <w:rPr>
          <w:ins w:id="43" w:author="Richard Haynes" w:date="2020-04-27T17:09:00Z"/>
          <w:rFonts w:ascii="Calibri" w:hAnsi="Calibri" w:cs="Calibri"/>
        </w:rPr>
      </w:pPr>
      <w:r w:rsidRPr="00402063">
        <w:rPr>
          <w:rFonts w:eastAsia="Times New Roman" w:cstheme="minorHAnsi"/>
          <w:color w:val="000000" w:themeColor="text1"/>
          <w:lang w:eastAsia="en-GB"/>
        </w:rPr>
        <w:t xml:space="preserve">Apart from the known side effects of these </w:t>
      </w:r>
      <w:r w:rsidRPr="00402063">
        <w:rPr>
          <w:rFonts w:eastAsia="Times New Roman" w:cstheme="minorHAnsi"/>
          <w:lang w:eastAsia="en-GB"/>
        </w:rPr>
        <w:t>treatments</w:t>
      </w:r>
      <w:r w:rsidR="005C1526" w:rsidRPr="00402063">
        <w:rPr>
          <w:rFonts w:eastAsia="Times New Roman" w:cstheme="minorHAnsi"/>
          <w:lang w:eastAsia="en-GB"/>
        </w:rPr>
        <w:t xml:space="preserve"> </w:t>
      </w:r>
      <w:r w:rsidR="005C1526" w:rsidRPr="00402063">
        <w:rPr>
          <w:rFonts w:ascii="Calibri" w:hAnsi="Calibri" w:cs="Calibri"/>
        </w:rPr>
        <w:t>(which may include tummy upset, ‘flu-like symptoms, and blood test abnormalities)</w:t>
      </w:r>
      <w:r w:rsidRPr="00402063">
        <w:rPr>
          <w:rFonts w:eastAsia="Times New Roman" w:cstheme="minorHAnsi"/>
          <w:lang w:eastAsia="en-GB"/>
        </w:rPr>
        <w:t>, there is the unlikely possibil</w:t>
      </w:r>
      <w:r w:rsidRPr="00402063">
        <w:rPr>
          <w:rFonts w:eastAsia="Times New Roman" w:cstheme="minorHAnsi"/>
          <w:color w:val="000000" w:themeColor="text1"/>
          <w:lang w:eastAsia="en-GB"/>
        </w:rPr>
        <w:t xml:space="preserve">ity of a severe </w:t>
      </w:r>
      <w:r w:rsidRPr="004C32A3">
        <w:rPr>
          <w:rFonts w:eastAsia="Times New Roman" w:cstheme="minorHAnsi"/>
          <w:lang w:eastAsia="en-GB"/>
        </w:rPr>
        <w:t xml:space="preserve">reaction to a study drug. </w:t>
      </w:r>
      <w:r w:rsidR="006A70A2" w:rsidRPr="006A70A2">
        <w:rPr>
          <w:rFonts w:eastAsia="Times New Roman" w:cstheme="minorHAnsi"/>
          <w:iCs/>
          <w:lang w:eastAsia="en-GB"/>
        </w:rPr>
        <w:t>Although Tocilizumab has been</w:t>
      </w:r>
      <w:r w:rsidR="006A70A2">
        <w:rPr>
          <w:rFonts w:eastAsia="Times New Roman" w:cstheme="minorHAnsi"/>
          <w:iCs/>
          <w:lang w:eastAsia="en-GB"/>
        </w:rPr>
        <w:t xml:space="preserve"> very rarely</w:t>
      </w:r>
      <w:r w:rsidR="006A70A2" w:rsidRPr="006A70A2">
        <w:rPr>
          <w:rFonts w:eastAsia="Times New Roman" w:cstheme="minorHAnsi"/>
          <w:iCs/>
          <w:lang w:eastAsia="en-GB"/>
        </w:rPr>
        <w:t xml:space="preserve"> associated with liver damage in prolonged use this </w:t>
      </w:r>
      <w:r w:rsidR="006A70A2">
        <w:rPr>
          <w:rFonts w:eastAsia="Times New Roman" w:cstheme="minorHAnsi"/>
          <w:iCs/>
          <w:lang w:eastAsia="en-GB"/>
        </w:rPr>
        <w:t xml:space="preserve">is not expected </w:t>
      </w:r>
      <w:r w:rsidR="006A70A2" w:rsidRPr="006A70A2">
        <w:rPr>
          <w:rFonts w:eastAsia="Times New Roman" w:cstheme="minorHAnsi"/>
          <w:iCs/>
          <w:lang w:eastAsia="en-GB"/>
        </w:rPr>
        <w:t>to be a problem with the short-term administration in this study.</w:t>
      </w:r>
      <w:r w:rsidR="006A70A2">
        <w:rPr>
          <w:rFonts w:eastAsia="Times New Roman" w:cstheme="minorHAnsi"/>
          <w:iCs/>
          <w:lang w:eastAsia="en-GB"/>
        </w:rPr>
        <w:t xml:space="preserve"> </w:t>
      </w:r>
      <w:ins w:id="44" w:author="Richard Haynes" w:date="2020-04-27T17:08:00Z">
        <w:r w:rsidR="005D5BA7">
          <w:rPr>
            <w:rFonts w:ascii="Calibri" w:eastAsia="Calibri" w:hAnsi="Calibri" w:cs="Times New Roman"/>
            <w:iCs/>
          </w:rPr>
          <w:t>The potential side effects of plasma transfusions</w:t>
        </w:r>
        <w:r w:rsidR="005D5BA7" w:rsidRPr="005D5BA7">
          <w:rPr>
            <w:rFonts w:ascii="Calibri" w:eastAsia="Calibri" w:hAnsi="Calibri" w:cs="Times New Roman"/>
            <w:iCs/>
          </w:rPr>
          <w:t xml:space="preserve"> include allergic reactions (rash, fever, chills) and increased difficulty breathing</w:t>
        </w:r>
        <w:r w:rsidR="005D5BA7">
          <w:rPr>
            <w:rFonts w:ascii="Calibri" w:eastAsia="Calibri" w:hAnsi="Calibri" w:cs="Times New Roman"/>
            <w:iCs/>
          </w:rPr>
          <w:t xml:space="preserve"> and are easily treated</w:t>
        </w:r>
        <w:r w:rsidR="005D5BA7" w:rsidRPr="005D5BA7">
          <w:rPr>
            <w:rFonts w:ascii="Calibri" w:eastAsia="Calibri" w:hAnsi="Calibri" w:cs="Times New Roman"/>
            <w:iCs/>
          </w:rPr>
          <w:t>. The plasma will undergo all the usual testing for the presence of other infections, but a very small risk of infection transmission does remain.</w:t>
        </w:r>
        <w:r w:rsidR="005D5BA7">
          <w:rPr>
            <w:rFonts w:ascii="Calibri" w:eastAsia="Calibri" w:hAnsi="Calibri" w:cs="Times New Roman"/>
            <w:iCs/>
          </w:rPr>
          <w:t xml:space="preserve"> </w:t>
        </w:r>
      </w:ins>
      <w:moveFromRangeStart w:id="45" w:author="Richard Haynes" w:date="2020-04-27T17:09:00Z" w:name="move38899764"/>
      <w:moveFrom w:id="46" w:author="Richard Haynes" w:date="2020-04-27T17:09:00Z">
        <w:r w:rsidR="00711EBD" w:rsidRPr="004C32A3" w:rsidDel="005D5BA7">
          <w:rPr>
            <w:rFonts w:ascii="Calibri" w:hAnsi="Calibri" w:cs="Calibri"/>
          </w:rPr>
          <w:t>Women who are pregnant may be included, however</w:t>
        </w:r>
        <w:r w:rsidR="005B0640" w:rsidRPr="004C32A3" w:rsidDel="005D5BA7">
          <w:rPr>
            <w:rFonts w:eastAsia="Times New Roman" w:cstheme="minorHAnsi"/>
            <w:lang w:eastAsia="en-GB"/>
          </w:rPr>
          <w:t xml:space="preserve">, </w:t>
        </w:r>
        <w:r w:rsidR="009A02CE" w:rsidRPr="004C32A3" w:rsidDel="005D5BA7">
          <w:rPr>
            <w:rFonts w:eastAsia="Times New Roman" w:cstheme="minorHAnsi"/>
            <w:lang w:eastAsia="en-GB"/>
          </w:rPr>
          <w:t>t</w:t>
        </w:r>
        <w:r w:rsidR="00F91906" w:rsidRPr="004C32A3" w:rsidDel="005D5BA7">
          <w:rPr>
            <w:rFonts w:eastAsia="Times New Roman" w:cstheme="minorHAnsi"/>
            <w:lang w:eastAsia="en-GB"/>
          </w:rPr>
          <w:t xml:space="preserve">he effect of some of the treatments on unborn babies is uncertain </w:t>
        </w:r>
        <w:r w:rsidR="005B0640" w:rsidRPr="004C32A3" w:rsidDel="005D5BA7">
          <w:rPr>
            <w:rFonts w:eastAsia="Times New Roman" w:cstheme="minorHAnsi"/>
            <w:lang w:eastAsia="en-GB"/>
          </w:rPr>
          <w:t xml:space="preserve">- </w:t>
        </w:r>
        <w:r w:rsidR="007134EC" w:rsidRPr="004C32A3" w:rsidDel="005D5BA7">
          <w:rPr>
            <w:rFonts w:eastAsia="Times New Roman" w:cstheme="minorHAnsi"/>
            <w:lang w:eastAsia="en-GB"/>
          </w:rPr>
          <w:t>although all the treatments have previously been used in pregnancy for other medical conditions without safety concerns being raised. If you do receive treatment</w:t>
        </w:r>
        <w:r w:rsidR="00BF5DF6" w:rsidRPr="004C32A3" w:rsidDel="005D5BA7">
          <w:rPr>
            <w:rFonts w:eastAsia="Times New Roman" w:cstheme="minorHAnsi"/>
            <w:lang w:eastAsia="en-GB"/>
          </w:rPr>
          <w:t xml:space="preserve"> and are not already pregnant</w:t>
        </w:r>
        <w:r w:rsidR="000A41B2" w:rsidRPr="004C32A3" w:rsidDel="005D5BA7">
          <w:rPr>
            <w:rFonts w:eastAsia="Times New Roman" w:cstheme="minorHAnsi"/>
            <w:lang w:eastAsia="en-GB"/>
          </w:rPr>
          <w:t>, as a precaution,</w:t>
        </w:r>
        <w:r w:rsidR="00F91906" w:rsidRPr="004C32A3" w:rsidDel="005D5BA7">
          <w:rPr>
            <w:rFonts w:eastAsia="Times New Roman" w:cstheme="minorHAnsi"/>
            <w:lang w:eastAsia="en-GB"/>
          </w:rPr>
          <w:t xml:space="preserve"> </w:t>
        </w:r>
        <w:r w:rsidR="00BF5DF6" w:rsidRPr="004C32A3" w:rsidDel="005D5BA7">
          <w:rPr>
            <w:rFonts w:eastAsia="Times New Roman" w:cstheme="minorHAnsi"/>
            <w:lang w:eastAsia="en-GB"/>
          </w:rPr>
          <w:t xml:space="preserve">we advise that </w:t>
        </w:r>
        <w:r w:rsidR="005B0640" w:rsidRPr="004C32A3" w:rsidDel="005D5BA7">
          <w:rPr>
            <w:rFonts w:eastAsia="Times New Roman" w:cstheme="minorHAnsi"/>
            <w:lang w:eastAsia="en-GB"/>
          </w:rPr>
          <w:t>you should</w:t>
        </w:r>
        <w:r w:rsidR="00F91906" w:rsidDel="005D5BA7">
          <w:rPr>
            <w:rFonts w:eastAsia="Times New Roman" w:cstheme="minorHAnsi"/>
            <w:color w:val="000000" w:themeColor="text1"/>
            <w:lang w:eastAsia="en-GB"/>
          </w:rPr>
          <w:t xml:space="preserve"> not get pregnant within 3 months of </w:t>
        </w:r>
        <w:r w:rsidR="005B0640" w:rsidDel="005D5BA7">
          <w:rPr>
            <w:rFonts w:eastAsia="Times New Roman" w:cstheme="minorHAnsi"/>
            <w:color w:val="000000" w:themeColor="text1"/>
            <w:lang w:eastAsia="en-GB"/>
          </w:rPr>
          <w:t>the completion of the trial treatment(s)</w:t>
        </w:r>
        <w:r w:rsidR="00F91906" w:rsidDel="005D5BA7">
          <w:rPr>
            <w:rFonts w:eastAsia="Times New Roman" w:cstheme="minorHAnsi"/>
            <w:color w:val="000000" w:themeColor="text1"/>
            <w:lang w:eastAsia="en-GB"/>
          </w:rPr>
          <w:t xml:space="preserve">. </w:t>
        </w:r>
      </w:moveFrom>
      <w:moveFromRangeEnd w:id="45"/>
      <w:r w:rsidR="000F14AC" w:rsidRPr="00402063">
        <w:rPr>
          <w:rFonts w:eastAsia="Times New Roman" w:cstheme="minorHAnsi"/>
          <w:color w:val="000000" w:themeColor="text1"/>
          <w:lang w:eastAsia="en-GB"/>
        </w:rPr>
        <w:t xml:space="preserve">Please ask your hospital doctor if you would like more information. </w:t>
      </w:r>
      <w:r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ins w:id="47" w:author="Richard Haynes" w:date="2020-04-27T17:09:00Z">
        <w:r w:rsidR="005D5BA7" w:rsidRPr="005D5BA7">
          <w:rPr>
            <w:rFonts w:ascii="Calibri" w:hAnsi="Calibri" w:cs="Calibri"/>
          </w:rPr>
          <w:t xml:space="preserve"> </w:t>
        </w:r>
      </w:ins>
    </w:p>
    <w:p w14:paraId="3B49D0BC" w14:textId="6713B58E" w:rsidR="00271BE5" w:rsidRPr="00402063" w:rsidRDefault="005D5BA7" w:rsidP="005D5BA7">
      <w:pPr>
        <w:spacing w:after="60" w:line="240" w:lineRule="auto"/>
        <w:rPr>
          <w:rFonts w:eastAsia="Times New Roman" w:cstheme="minorHAnsi"/>
          <w:color w:val="000000" w:themeColor="text1"/>
          <w:lang w:eastAsia="en-GB"/>
        </w:rPr>
      </w:pPr>
      <w:moveToRangeStart w:id="48" w:author="Richard Haynes" w:date="2020-04-27T17:09:00Z" w:name="move38899764"/>
      <w:moveTo w:id="49" w:author="Richard Haynes" w:date="2020-04-27T17:09:00Z">
        <w:r w:rsidRPr="004C32A3">
          <w:rPr>
            <w:rFonts w:ascii="Calibri" w:hAnsi="Calibri" w:cs="Calibri"/>
          </w:rPr>
          <w:t>Women who are pregnant may be included, however</w:t>
        </w:r>
        <w:r w:rsidRPr="004C32A3">
          <w:rPr>
            <w:rFonts w:eastAsia="Times New Roman" w:cstheme="minorHAnsi"/>
            <w:lang w:eastAsia="en-GB"/>
          </w:rPr>
          <w:t>, the effect of some of the treatments on unborn babies is uncertain - although all the treatments have previously been used in pregnancy for other medical conditions without safety concerns being raised. If you do receive treatment and are not already pregnant, as a precaution, we advise that you should</w:t>
        </w:r>
        <w:r>
          <w:rPr>
            <w:rFonts w:eastAsia="Times New Roman" w:cstheme="minorHAnsi"/>
            <w:color w:val="000000" w:themeColor="text1"/>
            <w:lang w:eastAsia="en-GB"/>
          </w:rPr>
          <w:t xml:space="preserve"> not get pregnant within 3 months of the completion of the trial treatment(s).</w:t>
        </w:r>
      </w:moveTo>
      <w:moveToRangeEnd w:id="48"/>
    </w:p>
    <w:p w14:paraId="19D9A19A" w14:textId="77777777" w:rsidR="004E031F" w:rsidRPr="00402063" w:rsidRDefault="004E031F"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271CD9A0"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77777777" w:rsidR="004E031F" w:rsidRPr="00402063" w:rsidRDefault="004E031F"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22E000EC"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will also be 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6AC3558" w:rsidR="00155AEA"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br/>
      </w:r>
      <w:r w:rsidR="004E031F" w:rsidRPr="00402063">
        <w:rPr>
          <w:rFonts w:eastAsia="Times New Roman" w:cstheme="minorHAnsi"/>
          <w:b/>
          <w:bCs/>
          <w:color w:val="000000" w:themeColor="text1"/>
          <w:lang w:eastAsia="en-GB"/>
        </w:rPr>
        <w:t>10</w:t>
      </w:r>
      <w:r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Pr="00402063">
        <w:rPr>
          <w:rFonts w:eastAsia="Times New Roman" w:cstheme="minorHAnsi"/>
          <w:b/>
          <w:bCs/>
          <w:color w:val="000000" w:themeColor="text1"/>
          <w:lang w:eastAsia="en-GB"/>
        </w:rPr>
        <w:t>private?</w:t>
      </w:r>
    </w:p>
    <w:p w14:paraId="49F5A418" w14:textId="4C4E0F96"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ins w:id="50" w:author="Richard Haynes" w:date="2020-04-30T20:36:00Z">
        <w:r w:rsidR="00BC1A06">
          <w:rPr>
            <w:rFonts w:eastAsia="Times New Roman" w:cstheme="minorHAnsi"/>
            <w:color w:val="000000" w:themeColor="text1"/>
            <w:lang w:eastAsia="en-GB"/>
          </w:rPr>
          <w:t xml:space="preserve"> (</w:t>
        </w:r>
        <w:r w:rsidR="00BC1A06">
          <w:fldChar w:fldCharType="begin"/>
        </w:r>
        <w:r w:rsidR="00BC1A06">
          <w:instrText xml:space="preserve"> HYPERLINK "https://www.recoverytrial.net/study-faq/data-privacy" </w:instrText>
        </w:r>
        <w:r w:rsidR="00BC1A06">
          <w:fldChar w:fldCharType="separate"/>
        </w:r>
        <w:r w:rsidR="00BC1A06" w:rsidRPr="006603CB">
          <w:t>https://www.recoverytrial.net/study-faq/data-privacy</w:t>
        </w:r>
        <w:r w:rsidR="00BC1A06">
          <w:fldChar w:fldCharType="end"/>
        </w:r>
        <w:r w:rsidR="00BC1A06">
          <w:t>)</w:t>
        </w:r>
      </w:ins>
      <w:r w:rsidR="00AC5D2A" w:rsidRPr="00402063">
        <w:rPr>
          <w:rFonts w:eastAsia="Times New Roman" w:cstheme="minorHAnsi"/>
          <w:color w:val="000000" w:themeColor="text1"/>
          <w:lang w:eastAsia="en-GB"/>
        </w:rPr>
        <w:t>.</w:t>
      </w:r>
    </w:p>
    <w:p w14:paraId="6FA4F94B" w14:textId="77777777" w:rsidR="004E031F" w:rsidRPr="00402063" w:rsidRDefault="00FB07C4"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5D5BA7">
      <w:pPr>
        <w:spacing w:after="6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2AB1187F" w:rsidR="004B7B19" w:rsidRPr="002225B4" w:rsidRDefault="00FB07C4" w:rsidP="005D5BA7">
      <w:pPr>
        <w:spacing w:after="6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AF3F1" w14:textId="77777777" w:rsidR="00B814B8" w:rsidRDefault="00B814B8" w:rsidP="00402791">
      <w:pPr>
        <w:spacing w:after="0" w:line="240" w:lineRule="auto"/>
      </w:pPr>
      <w:r>
        <w:separator/>
      </w:r>
    </w:p>
  </w:endnote>
  <w:endnote w:type="continuationSeparator" w:id="0">
    <w:p w14:paraId="3699498B" w14:textId="77777777" w:rsidR="00B814B8" w:rsidRDefault="00B814B8" w:rsidP="00402791">
      <w:pPr>
        <w:spacing w:after="0" w:line="240" w:lineRule="auto"/>
      </w:pPr>
      <w:r>
        <w:continuationSeparator/>
      </w:r>
    </w:p>
  </w:endnote>
  <w:endnote w:type="continuationNotice" w:id="1">
    <w:p w14:paraId="734FDF9B" w14:textId="77777777" w:rsidR="00B814B8" w:rsidRDefault="00B814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64611BA4" w:rsidR="00B814B8" w:rsidRDefault="00B814B8">
    <w:pPr>
      <w:pStyle w:val="Footer"/>
    </w:pPr>
    <w:r>
      <w:t>RECOVERY trial ICF/PIL V</w:t>
    </w:r>
    <w:ins w:id="51" w:author="Richard Haynes" w:date="2020-04-27T17:03:00Z">
      <w:r>
        <w:t>5.0</w:t>
      </w:r>
    </w:ins>
    <w:del w:id="52" w:author="Richard Haynes" w:date="2020-04-27T17:03:00Z">
      <w:r w:rsidDel="005D5BA7">
        <w:delText>4.1</w:delText>
      </w:r>
    </w:del>
    <w:r>
      <w:t xml:space="preserve"> </w:t>
    </w:r>
    <w:del w:id="53" w:author="Richard Haynes" w:date="2020-04-27T17:03:00Z">
      <w:r w:rsidDel="005D5BA7">
        <w:delText>16</w:delText>
      </w:r>
    </w:del>
    <w:ins w:id="54" w:author="Richard Haynes" w:date="2020-05-11T21:27:00Z">
      <w:r>
        <w:t>1</w:t>
      </w:r>
    </w:ins>
    <w:ins w:id="55" w:author="Richard Haynes" w:date="2020-05-13T17:57:00Z">
      <w:r w:rsidR="004B50DA">
        <w:t>4</w:t>
      </w:r>
    </w:ins>
    <w:r>
      <w:t>-</w:t>
    </w:r>
    <w:del w:id="56" w:author="Richard Haynes" w:date="2020-04-27T17:03:00Z">
      <w:r w:rsidDel="005D5BA7">
        <w:delText>Apr</w:delText>
      </w:r>
    </w:del>
    <w:ins w:id="57" w:author="Richard Haynes" w:date="2020-04-27T17:03:00Z">
      <w:r>
        <w:t>May</w:t>
      </w:r>
    </w:ins>
    <w:r>
      <w:t xml:space="preserve">-2020      </w:t>
    </w:r>
    <w:r>
      <w:tab/>
      <w:t xml:space="preserve">IRAS 281712    </w:t>
    </w:r>
    <w:r>
      <w:tab/>
    </w:r>
    <w:r w:rsidRPr="005C1526">
      <w:t>REC Ref 20</w:t>
    </w:r>
    <w:r>
      <w:t>/EE/0101</w:t>
    </w:r>
  </w:p>
  <w:p w14:paraId="15DCB5E1" w14:textId="11D87332" w:rsidR="00B814B8" w:rsidRDefault="007872EA">
    <w:pPr>
      <w:pStyle w:val="Footer"/>
    </w:pPr>
    <w:sdt>
      <w:sdtPr>
        <w:id w:val="-1727514511"/>
        <w:docPartObj>
          <w:docPartGallery w:val="Page Numbers (Bottom of Page)"/>
          <w:docPartUnique/>
        </w:docPartObj>
      </w:sdtPr>
      <w:sdtEndPr/>
      <w:sdtContent>
        <w:sdt>
          <w:sdtPr>
            <w:id w:val="-1705238520"/>
            <w:docPartObj>
              <w:docPartGallery w:val="Page Numbers (Top of Page)"/>
              <w:docPartUnique/>
            </w:docPartObj>
          </w:sdtPr>
          <w:sdtEndPr/>
          <w:sdtContent>
            <w:r w:rsidR="00B814B8">
              <w:t xml:space="preserve">Page </w:t>
            </w:r>
            <w:r w:rsidR="00B814B8">
              <w:rPr>
                <w:b/>
                <w:bCs/>
                <w:sz w:val="24"/>
                <w:szCs w:val="24"/>
              </w:rPr>
              <w:fldChar w:fldCharType="begin"/>
            </w:r>
            <w:r w:rsidR="00B814B8">
              <w:rPr>
                <w:b/>
                <w:bCs/>
              </w:rPr>
              <w:instrText xml:space="preserve"> PAGE </w:instrText>
            </w:r>
            <w:r w:rsidR="00B814B8">
              <w:rPr>
                <w:b/>
                <w:bCs/>
                <w:sz w:val="24"/>
                <w:szCs w:val="24"/>
              </w:rPr>
              <w:fldChar w:fldCharType="separate"/>
            </w:r>
            <w:r>
              <w:rPr>
                <w:b/>
                <w:bCs/>
                <w:noProof/>
              </w:rPr>
              <w:t>1</w:t>
            </w:r>
            <w:r w:rsidR="00B814B8">
              <w:rPr>
                <w:b/>
                <w:bCs/>
                <w:sz w:val="24"/>
                <w:szCs w:val="24"/>
              </w:rPr>
              <w:fldChar w:fldCharType="end"/>
            </w:r>
            <w:r w:rsidR="00B814B8">
              <w:t xml:space="preserve"> of </w:t>
            </w:r>
            <w:r w:rsidR="00B814B8">
              <w:rPr>
                <w:b/>
                <w:bCs/>
                <w:sz w:val="24"/>
                <w:szCs w:val="24"/>
              </w:rPr>
              <w:fldChar w:fldCharType="begin"/>
            </w:r>
            <w:r w:rsidR="00B814B8">
              <w:rPr>
                <w:b/>
                <w:bCs/>
              </w:rPr>
              <w:instrText xml:space="preserve"> NUMPAGES  </w:instrText>
            </w:r>
            <w:r w:rsidR="00B814B8">
              <w:rPr>
                <w:b/>
                <w:bCs/>
                <w:sz w:val="24"/>
                <w:szCs w:val="24"/>
              </w:rPr>
              <w:fldChar w:fldCharType="separate"/>
            </w:r>
            <w:r>
              <w:rPr>
                <w:b/>
                <w:bCs/>
                <w:noProof/>
              </w:rPr>
              <w:t>5</w:t>
            </w:r>
            <w:r w:rsidR="00B814B8">
              <w:rPr>
                <w:b/>
                <w:bCs/>
                <w:sz w:val="24"/>
                <w:szCs w:val="24"/>
              </w:rPr>
              <w:fldChar w:fldCharType="end"/>
            </w:r>
          </w:sdtContent>
        </w:sdt>
      </w:sdtContent>
    </w:sdt>
  </w:p>
  <w:p w14:paraId="670586E0" w14:textId="77777777" w:rsidR="00B814B8" w:rsidRDefault="00B814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9384B" w14:textId="77777777" w:rsidR="00B814B8" w:rsidRDefault="00B814B8" w:rsidP="00402791">
      <w:pPr>
        <w:spacing w:after="0" w:line="240" w:lineRule="auto"/>
      </w:pPr>
      <w:r>
        <w:separator/>
      </w:r>
    </w:p>
  </w:footnote>
  <w:footnote w:type="continuationSeparator" w:id="0">
    <w:p w14:paraId="4D6D2821" w14:textId="77777777" w:rsidR="00B814B8" w:rsidRDefault="00B814B8" w:rsidP="00402791">
      <w:pPr>
        <w:spacing w:after="0" w:line="240" w:lineRule="auto"/>
      </w:pPr>
      <w:r>
        <w:continuationSeparator/>
      </w:r>
    </w:p>
  </w:footnote>
  <w:footnote w:type="continuationNotice" w:id="1">
    <w:p w14:paraId="4D6C4469" w14:textId="77777777" w:rsidR="00B814B8" w:rsidRDefault="00B814B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7C4"/>
    <w:rsid w:val="0000249F"/>
    <w:rsid w:val="00024200"/>
    <w:rsid w:val="00033D88"/>
    <w:rsid w:val="00037B3E"/>
    <w:rsid w:val="000A41B2"/>
    <w:rsid w:val="000B046D"/>
    <w:rsid w:val="000C3EC6"/>
    <w:rsid w:val="000E4E3D"/>
    <w:rsid w:val="000F14AC"/>
    <w:rsid w:val="000F30CD"/>
    <w:rsid w:val="001003E3"/>
    <w:rsid w:val="00121BE6"/>
    <w:rsid w:val="001442D9"/>
    <w:rsid w:val="00155AEA"/>
    <w:rsid w:val="001575C0"/>
    <w:rsid w:val="00181EAC"/>
    <w:rsid w:val="001E5442"/>
    <w:rsid w:val="001E71FE"/>
    <w:rsid w:val="001F63F8"/>
    <w:rsid w:val="002225B4"/>
    <w:rsid w:val="00232BA1"/>
    <w:rsid w:val="00245B5E"/>
    <w:rsid w:val="002515D5"/>
    <w:rsid w:val="00251B30"/>
    <w:rsid w:val="00271BE5"/>
    <w:rsid w:val="00290AA5"/>
    <w:rsid w:val="00291EE5"/>
    <w:rsid w:val="002A5EA8"/>
    <w:rsid w:val="002C37A8"/>
    <w:rsid w:val="002D30E1"/>
    <w:rsid w:val="002D6E6E"/>
    <w:rsid w:val="002E0B4E"/>
    <w:rsid w:val="0031547E"/>
    <w:rsid w:val="00321B8E"/>
    <w:rsid w:val="00341F8F"/>
    <w:rsid w:val="00383830"/>
    <w:rsid w:val="003B0623"/>
    <w:rsid w:val="003B5775"/>
    <w:rsid w:val="003D6924"/>
    <w:rsid w:val="003F41C1"/>
    <w:rsid w:val="00402063"/>
    <w:rsid w:val="00402791"/>
    <w:rsid w:val="00436CB0"/>
    <w:rsid w:val="00445731"/>
    <w:rsid w:val="00475B52"/>
    <w:rsid w:val="004803FB"/>
    <w:rsid w:val="004A76B8"/>
    <w:rsid w:val="004B50DA"/>
    <w:rsid w:val="004B7B19"/>
    <w:rsid w:val="004C32A3"/>
    <w:rsid w:val="004D404A"/>
    <w:rsid w:val="004E031F"/>
    <w:rsid w:val="004E7228"/>
    <w:rsid w:val="004F0EC6"/>
    <w:rsid w:val="004F3B12"/>
    <w:rsid w:val="005151A3"/>
    <w:rsid w:val="00516CFF"/>
    <w:rsid w:val="005B0640"/>
    <w:rsid w:val="005C1526"/>
    <w:rsid w:val="005D001E"/>
    <w:rsid w:val="005D5BA7"/>
    <w:rsid w:val="00680822"/>
    <w:rsid w:val="006A5733"/>
    <w:rsid w:val="006A70A2"/>
    <w:rsid w:val="006D29FD"/>
    <w:rsid w:val="006F4262"/>
    <w:rsid w:val="00711EBD"/>
    <w:rsid w:val="007134EC"/>
    <w:rsid w:val="00715B16"/>
    <w:rsid w:val="00730ACF"/>
    <w:rsid w:val="007559D8"/>
    <w:rsid w:val="007872EA"/>
    <w:rsid w:val="007B165F"/>
    <w:rsid w:val="007E79D7"/>
    <w:rsid w:val="00846DBE"/>
    <w:rsid w:val="00853F47"/>
    <w:rsid w:val="008A3A79"/>
    <w:rsid w:val="008B0E65"/>
    <w:rsid w:val="008D739D"/>
    <w:rsid w:val="008E03BF"/>
    <w:rsid w:val="00902E4D"/>
    <w:rsid w:val="00922865"/>
    <w:rsid w:val="00942F4E"/>
    <w:rsid w:val="009676D2"/>
    <w:rsid w:val="009A02CE"/>
    <w:rsid w:val="009A680F"/>
    <w:rsid w:val="009C4DD0"/>
    <w:rsid w:val="00A26BE8"/>
    <w:rsid w:val="00A44963"/>
    <w:rsid w:val="00A44C3B"/>
    <w:rsid w:val="00A64465"/>
    <w:rsid w:val="00A72E25"/>
    <w:rsid w:val="00A77396"/>
    <w:rsid w:val="00AA0987"/>
    <w:rsid w:val="00AC5D2A"/>
    <w:rsid w:val="00AE757A"/>
    <w:rsid w:val="00AF1DEE"/>
    <w:rsid w:val="00B11D80"/>
    <w:rsid w:val="00B55913"/>
    <w:rsid w:val="00B745F5"/>
    <w:rsid w:val="00B7765F"/>
    <w:rsid w:val="00B814B8"/>
    <w:rsid w:val="00BC1A06"/>
    <w:rsid w:val="00BD102A"/>
    <w:rsid w:val="00BE0DD3"/>
    <w:rsid w:val="00BF4001"/>
    <w:rsid w:val="00BF5DF6"/>
    <w:rsid w:val="00C11AAA"/>
    <w:rsid w:val="00C22946"/>
    <w:rsid w:val="00C66732"/>
    <w:rsid w:val="00C7423E"/>
    <w:rsid w:val="00C82C2A"/>
    <w:rsid w:val="00CB1F1C"/>
    <w:rsid w:val="00D0644F"/>
    <w:rsid w:val="00D16679"/>
    <w:rsid w:val="00D217F2"/>
    <w:rsid w:val="00D310FC"/>
    <w:rsid w:val="00D4616C"/>
    <w:rsid w:val="00D55A77"/>
    <w:rsid w:val="00D67F39"/>
    <w:rsid w:val="00D9051A"/>
    <w:rsid w:val="00DC4601"/>
    <w:rsid w:val="00E532C7"/>
    <w:rsid w:val="00E672DC"/>
    <w:rsid w:val="00EA1398"/>
    <w:rsid w:val="00EA49B3"/>
    <w:rsid w:val="00F0194D"/>
    <w:rsid w:val="00F5761A"/>
    <w:rsid w:val="00F84C5A"/>
    <w:rsid w:val="00F91906"/>
    <w:rsid w:val="00FB07C4"/>
    <w:rsid w:val="00FC3271"/>
    <w:rsid w:val="00FD612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ecoverytria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2045</Words>
  <Characters>11663</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Haynes</dc:creator>
  <cp:lastModifiedBy>Richard Haynes</cp:lastModifiedBy>
  <cp:revision>2</cp:revision>
  <cp:lastPrinted>2020-03-17T21:47:00Z</cp:lastPrinted>
  <dcterms:created xsi:type="dcterms:W3CDTF">2020-05-14T09:45:00Z</dcterms:created>
  <dcterms:modified xsi:type="dcterms:W3CDTF">2020-05-14T09:45:00Z</dcterms:modified>
</cp:coreProperties>
</file>